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0C3D" w:rsidRDefault="00081055">
      <w:pPr>
        <w:jc w:val="center"/>
        <w:rPr>
          <w:b/>
        </w:rPr>
      </w:pPr>
      <w:r>
        <w:rPr>
          <w:b/>
        </w:rPr>
        <w:t xml:space="preserve">Ficha </w:t>
      </w:r>
      <w:r>
        <w:rPr>
          <w:b/>
          <w:color w:val="000000"/>
        </w:rPr>
        <w:t xml:space="preserve">Canales, Manuel (ed.) (2006). </w:t>
      </w:r>
      <w:r>
        <w:rPr>
          <w:b/>
          <w:i/>
          <w:color w:val="000000"/>
        </w:rPr>
        <w:t>Metodologías de investigación social. Introducción a los oficios.</w:t>
      </w:r>
      <w:r>
        <w:rPr>
          <w:b/>
          <w:color w:val="000000"/>
        </w:rPr>
        <w:t xml:space="preserve"> Santiago de Chile: LOM. Capítulo Presentación (Páginas 11-30)</w:t>
      </w:r>
    </w:p>
    <w:p w14:paraId="00000002" w14:textId="77777777" w:rsidR="00FE0C3D" w:rsidRDefault="00081055">
      <w:r>
        <w:rPr>
          <w:b/>
        </w:rPr>
        <w:t>Palabras clave:</w:t>
      </w:r>
      <w:r>
        <w:t xml:space="preserve"> Metodología, Investigación social, </w:t>
      </w:r>
      <w:commentRangeStart w:id="0"/>
      <w:r>
        <w:t>diseño, enfoques, variables</w:t>
      </w:r>
      <w:commentRangeEnd w:id="0"/>
      <w:r w:rsidR="00CF4980">
        <w:rPr>
          <w:rStyle w:val="Refdecomentario"/>
        </w:rPr>
        <w:commentReference w:id="0"/>
      </w:r>
    </w:p>
    <w:p w14:paraId="00000003" w14:textId="77777777" w:rsidR="00FE0C3D" w:rsidRDefault="00081055">
      <w:pPr>
        <w:rPr>
          <w:b/>
          <w:sz w:val="26"/>
          <w:szCs w:val="26"/>
        </w:rPr>
      </w:pPr>
      <w:r>
        <w:rPr>
          <w:b/>
          <w:sz w:val="26"/>
          <w:szCs w:val="26"/>
        </w:rPr>
        <w:t>Síntesis</w:t>
      </w:r>
    </w:p>
    <w:p w14:paraId="00000004" w14:textId="4DF2C77B" w:rsidR="00FE0C3D" w:rsidRDefault="00081055">
      <w:pPr>
        <w:jc w:val="both"/>
        <w:rPr>
          <w:sz w:val="24"/>
          <w:szCs w:val="24"/>
        </w:rPr>
      </w:pPr>
      <w:r>
        <w:rPr>
          <w:sz w:val="24"/>
          <w:szCs w:val="24"/>
        </w:rPr>
        <w:t>A modo de inicio, el autor hace una breve introducción del contenido del texto, nombrando sus partes y de lo que hablará cada una. Luego nos habla de los datos que se pueden obtener m</w:t>
      </w:r>
      <w:r>
        <w:rPr>
          <w:sz w:val="24"/>
          <w:szCs w:val="24"/>
        </w:rPr>
        <w:t>ediante una investigación, y que estos dependen de la forma en que</w:t>
      </w:r>
      <w:r>
        <w:rPr>
          <w:sz w:val="24"/>
          <w:szCs w:val="24"/>
        </w:rPr>
        <w:t xml:space="preserve"> el investigador los consiga, ya</w:t>
      </w:r>
      <w:r>
        <w:rPr>
          <w:sz w:val="24"/>
          <w:szCs w:val="24"/>
        </w:rPr>
        <w:t xml:space="preserve"> que este puede recolectarlos o producirlos. También menciona que la investigación social puede ser comprendida como un oficio y su saber como un arte, pues</w:t>
      </w:r>
      <w:r>
        <w:rPr>
          <w:sz w:val="24"/>
          <w:szCs w:val="24"/>
        </w:rPr>
        <w:t xml:space="preserve"> aquí ocurre un aprendizaje y un desarrollo de un saber, siempre respecto al investigador, ya que este es quién diseña su método, selecciona estrategias y enfoques investigativo. Al momento de diseñar una investigación se requiere  responder primero al qué</w:t>
      </w:r>
      <w:r>
        <w:rPr>
          <w:sz w:val="24"/>
          <w:szCs w:val="24"/>
        </w:rPr>
        <w:t xml:space="preserve"> y para qué de la investigación para luego desarrollar el cómo de la investigación.  A continuación se distinguen los tres enfoques metodológicos: El cuantitativo, el cualitativo y el dialéctico, mencionando su sintaxis básica, para después explicar cómo y</w:t>
      </w:r>
      <w:r>
        <w:rPr>
          <w:sz w:val="24"/>
          <w:szCs w:val="24"/>
        </w:rPr>
        <w:t xml:space="preserve"> para qué funciona cada uno. Finalmente hace una profundización de cada enfoques: </w:t>
      </w:r>
    </w:p>
    <w:p w14:paraId="00000005" w14:textId="77777777" w:rsidR="00FE0C3D" w:rsidRDefault="00081055">
      <w:pPr>
        <w:jc w:val="both"/>
        <w:rPr>
          <w:sz w:val="24"/>
          <w:szCs w:val="24"/>
        </w:rPr>
      </w:pPr>
      <w:r>
        <w:rPr>
          <w:sz w:val="24"/>
          <w:szCs w:val="24"/>
        </w:rPr>
        <w:t>A)Cuantitativo: Primero define e introduce la variabilización y nos indica que a través de esta se construye una representación de la realidad con  valores numéricos. Despué</w:t>
      </w:r>
      <w:r>
        <w:rPr>
          <w:sz w:val="24"/>
          <w:szCs w:val="24"/>
        </w:rPr>
        <w:t>s nos habla de la construcción de la muestra, la cual representa la población estudiada, seleccionada según el principio de distribuciones estadísticas o azarosa, para finalmente hablar sobre la encuesta como instrumento de producción de información de est</w:t>
      </w:r>
      <w:r>
        <w:rPr>
          <w:sz w:val="24"/>
          <w:szCs w:val="24"/>
        </w:rPr>
        <w:t>e método.</w:t>
      </w:r>
    </w:p>
    <w:p w14:paraId="00000006" w14:textId="77777777" w:rsidR="00FE0C3D" w:rsidRDefault="00081055">
      <w:pPr>
        <w:jc w:val="both"/>
        <w:rPr>
          <w:sz w:val="24"/>
          <w:szCs w:val="24"/>
        </w:rPr>
      </w:pPr>
      <w:r>
        <w:rPr>
          <w:sz w:val="24"/>
          <w:szCs w:val="24"/>
        </w:rPr>
        <w:t>B)Cualitativo: Indica que el enfoque cualitativo se encarga de la observación de “objetos” codificados que se deben traducir. Además indica que este método se caracteriza por el enfoque que se le da al investigado, intentando comprenderlo a travé</w:t>
      </w:r>
      <w:r>
        <w:rPr>
          <w:sz w:val="24"/>
          <w:szCs w:val="24"/>
        </w:rPr>
        <w:t>s de la escucha investigadora. Se implementan instrumentos que utilicen modalidades conversacionales para la obtención de los datos.</w:t>
      </w:r>
    </w:p>
    <w:p w14:paraId="00000007" w14:textId="77777777" w:rsidR="00FE0C3D" w:rsidRDefault="00081055">
      <w:pPr>
        <w:jc w:val="both"/>
        <w:rPr>
          <w:sz w:val="24"/>
          <w:szCs w:val="24"/>
        </w:rPr>
      </w:pPr>
      <w:r>
        <w:rPr>
          <w:sz w:val="24"/>
          <w:szCs w:val="24"/>
        </w:rPr>
        <w:t>C) Dialéctico: Es la aplicación de la praxis en la ciencia social, la cual reintegra la observación en las prácticas de tra</w:t>
      </w:r>
      <w:r>
        <w:rPr>
          <w:sz w:val="24"/>
          <w:szCs w:val="24"/>
        </w:rPr>
        <w:t xml:space="preserve">nsformación o producción de la sociedad. En este método la investigación social sufre un importante cambio en el orden epistemológico: </w:t>
      </w:r>
      <w:commentRangeStart w:id="1"/>
      <w:r>
        <w:rPr>
          <w:sz w:val="24"/>
          <w:szCs w:val="24"/>
        </w:rPr>
        <w:t xml:space="preserve">La separación </w:t>
      </w:r>
      <w:commentRangeEnd w:id="1"/>
      <w:r>
        <w:rPr>
          <w:rStyle w:val="Refdecomentario"/>
        </w:rPr>
        <w:commentReference w:id="1"/>
      </w:r>
      <w:r>
        <w:rPr>
          <w:sz w:val="24"/>
          <w:szCs w:val="24"/>
        </w:rPr>
        <w:t xml:space="preserve">del observador y el observado y la del observador y actor. </w:t>
      </w:r>
    </w:p>
    <w:p w14:paraId="0000000E" w14:textId="77777777" w:rsidR="00FE0C3D" w:rsidRDefault="00081055" w:rsidP="00081055">
      <w:pPr>
        <w:pBdr>
          <w:top w:val="nil"/>
          <w:left w:val="nil"/>
          <w:bottom w:val="nil"/>
          <w:right w:val="nil"/>
          <w:between w:val="nil"/>
        </w:pBdr>
        <w:spacing w:before="1" w:after="0" w:line="240" w:lineRule="auto"/>
        <w:ind w:right="124"/>
        <w:jc w:val="both"/>
        <w:rPr>
          <w:b/>
          <w:color w:val="000009"/>
          <w:sz w:val="24"/>
          <w:szCs w:val="24"/>
        </w:rPr>
      </w:pPr>
      <w:r>
        <w:rPr>
          <w:b/>
          <w:color w:val="000009"/>
          <w:sz w:val="24"/>
          <w:szCs w:val="24"/>
        </w:rPr>
        <w:t>¿Cuáles son las diferencias principales e</w:t>
      </w:r>
      <w:r>
        <w:rPr>
          <w:b/>
          <w:color w:val="000009"/>
          <w:sz w:val="24"/>
          <w:szCs w:val="24"/>
        </w:rPr>
        <w:t>ntre los tres métodos propuestos por el autor?</w:t>
      </w:r>
    </w:p>
    <w:p w14:paraId="0000000F" w14:textId="77777777" w:rsidR="00FE0C3D" w:rsidRDefault="00FE0C3D">
      <w:pPr>
        <w:pBdr>
          <w:top w:val="nil"/>
          <w:left w:val="nil"/>
          <w:bottom w:val="nil"/>
          <w:right w:val="nil"/>
          <w:between w:val="nil"/>
        </w:pBdr>
        <w:spacing w:before="1" w:after="0" w:line="240" w:lineRule="auto"/>
        <w:ind w:left="116" w:right="124"/>
        <w:jc w:val="both"/>
        <w:rPr>
          <w:b/>
          <w:color w:val="000009"/>
          <w:sz w:val="24"/>
          <w:szCs w:val="24"/>
        </w:rPr>
      </w:pPr>
    </w:p>
    <w:p w14:paraId="00000010" w14:textId="5F18722F" w:rsidR="00FE0C3D" w:rsidRDefault="00081055">
      <w:pPr>
        <w:jc w:val="both"/>
        <w:rPr>
          <w:color w:val="000009"/>
          <w:sz w:val="24"/>
          <w:szCs w:val="24"/>
        </w:rPr>
      </w:pPr>
      <w:r>
        <w:rPr>
          <w:color w:val="000009"/>
          <w:sz w:val="24"/>
          <w:szCs w:val="24"/>
        </w:rPr>
        <w:t xml:space="preserve">Es posible considerar 3 ejes relevantes para diferenciarlos: La obtención, tipo y sistematización de los datos. En primer lugar el método reflexivo es un tipo de </w:t>
      </w:r>
      <w:del w:id="2" w:author="CLAUDIO DUARTE" w:date="2021-11-10T07:23:00Z">
        <w:r w:rsidDel="00081055">
          <w:rPr>
            <w:color w:val="000009"/>
            <w:sz w:val="24"/>
            <w:szCs w:val="24"/>
          </w:rPr>
          <w:delText>sintesis</w:delText>
        </w:r>
      </w:del>
      <w:ins w:id="3" w:author="CLAUDIO DUARTE" w:date="2021-11-10T07:23:00Z">
        <w:r>
          <w:rPr>
            <w:color w:val="000009"/>
            <w:sz w:val="24"/>
            <w:szCs w:val="24"/>
          </w:rPr>
          <w:t>síntesis</w:t>
        </w:r>
      </w:ins>
      <w:r>
        <w:rPr>
          <w:color w:val="000009"/>
          <w:sz w:val="24"/>
          <w:szCs w:val="24"/>
        </w:rPr>
        <w:t xml:space="preserve"> del cualitativo y cuantitativo, pues </w:t>
      </w:r>
      <w:r>
        <w:rPr>
          <w:color w:val="000009"/>
          <w:sz w:val="24"/>
          <w:szCs w:val="24"/>
        </w:rPr>
        <w:t xml:space="preserve">su propuesta es trascender de lo fijo y lo inmutable, pues considera la realidad social como como algo que no puede ser reducido abstractamente a números sin perder en el camino parte del contenido de lo estudiado. </w:t>
      </w:r>
      <w:r>
        <w:rPr>
          <w:color w:val="000009"/>
          <w:sz w:val="24"/>
          <w:szCs w:val="24"/>
        </w:rPr>
        <w:lastRenderedPageBreak/>
        <w:t>También se diferencia de los otros dos en</w:t>
      </w:r>
      <w:r>
        <w:rPr>
          <w:color w:val="000009"/>
          <w:sz w:val="24"/>
          <w:szCs w:val="24"/>
        </w:rPr>
        <w:t xml:space="preserve">  la intervención que lleva a cabo el sujeto en el dialecto, pues en el método cualitativo este solamente habla y con esto es codificado, en cambio en el método reflexivo el sujeto interviene activamente en el proceso de investigación, haciendo una constan</w:t>
      </w:r>
      <w:r>
        <w:rPr>
          <w:color w:val="000009"/>
          <w:sz w:val="24"/>
          <w:szCs w:val="24"/>
        </w:rPr>
        <w:t>te retroalimentación del trabajo, produciendo a su vez algunas rupturas que permiten mantener en pie la investigación. Finalmente el método cualitativo es una combinación de abstracción y concreción, pues su enfoque está en la subjetividad del sujeto estud</w:t>
      </w:r>
      <w:r>
        <w:rPr>
          <w:color w:val="000009"/>
          <w:sz w:val="24"/>
          <w:szCs w:val="24"/>
        </w:rPr>
        <w:t>iado, en cambio el método cuantitativo primero variabiliza la realidad social, abstrayendo a los individuos y las variables para poder presentarla como valores numéricos, además se enfoca en observar la subjetividad del sujeto para luego traducirla o inter</w:t>
      </w:r>
      <w:r>
        <w:rPr>
          <w:color w:val="000009"/>
          <w:sz w:val="24"/>
          <w:szCs w:val="24"/>
        </w:rPr>
        <w:t>pretarla.</w:t>
      </w:r>
    </w:p>
    <w:p w14:paraId="00000011" w14:textId="77777777" w:rsidR="00FE0C3D" w:rsidRDefault="00FE0C3D">
      <w:pPr>
        <w:rPr>
          <w:color w:val="000009"/>
          <w:sz w:val="24"/>
          <w:szCs w:val="24"/>
        </w:rPr>
      </w:pPr>
    </w:p>
    <w:p w14:paraId="00000012" w14:textId="77777777" w:rsidR="00FE0C3D" w:rsidRDefault="00FE0C3D">
      <w:pPr>
        <w:rPr>
          <w:color w:val="000009"/>
          <w:sz w:val="24"/>
          <w:szCs w:val="24"/>
        </w:rPr>
      </w:pPr>
    </w:p>
    <w:p w14:paraId="00000013" w14:textId="77777777" w:rsidR="00FE0C3D" w:rsidRDefault="00081055">
      <w:pPr>
        <w:rPr>
          <w:sz w:val="20"/>
          <w:szCs w:val="20"/>
        </w:rPr>
      </w:pPr>
      <w:r>
        <w:rPr>
          <w:sz w:val="20"/>
          <w:szCs w:val="20"/>
        </w:rPr>
        <w:tab/>
      </w:r>
      <w:r>
        <w:rPr>
          <w:sz w:val="20"/>
          <w:szCs w:val="20"/>
        </w:rPr>
        <w:tab/>
      </w:r>
      <w:r>
        <w:rPr>
          <w:sz w:val="20"/>
          <w:szCs w:val="20"/>
        </w:rPr>
        <w:tab/>
      </w:r>
      <w:r>
        <w:rPr>
          <w:sz w:val="20"/>
          <w:szCs w:val="20"/>
        </w:rPr>
        <w:tab/>
      </w:r>
    </w:p>
    <w:p w14:paraId="00000014" w14:textId="77777777" w:rsidR="00FE0C3D" w:rsidRDefault="00081055">
      <w:pPr>
        <w:rPr>
          <w:sz w:val="20"/>
          <w:szCs w:val="20"/>
        </w:rPr>
      </w:pPr>
      <w:r>
        <w:rPr>
          <w:sz w:val="20"/>
          <w:szCs w:val="20"/>
        </w:rPr>
        <w:tab/>
      </w:r>
      <w:r>
        <w:rPr>
          <w:sz w:val="20"/>
          <w:szCs w:val="20"/>
        </w:rPr>
        <w:tab/>
      </w:r>
      <w:r>
        <w:rPr>
          <w:sz w:val="20"/>
          <w:szCs w:val="20"/>
        </w:rPr>
        <w:tab/>
      </w:r>
      <w:r>
        <w:rPr>
          <w:sz w:val="20"/>
          <w:szCs w:val="20"/>
        </w:rPr>
        <w:tab/>
      </w:r>
      <w:r>
        <w:rPr>
          <w:sz w:val="20"/>
          <w:szCs w:val="20"/>
        </w:rPr>
        <w:tab/>
      </w:r>
    </w:p>
    <w:p w14:paraId="00000015" w14:textId="77777777" w:rsidR="00FE0C3D" w:rsidRDefault="00081055">
      <w:pPr>
        <w:rPr>
          <w:sz w:val="20"/>
          <w:szCs w:val="20"/>
        </w:rPr>
      </w:pPr>
      <w:r>
        <w:rPr>
          <w:sz w:val="20"/>
          <w:szCs w:val="20"/>
        </w:rPr>
        <w:tab/>
      </w:r>
    </w:p>
    <w:p w14:paraId="00000016" w14:textId="77777777" w:rsidR="00FE0C3D" w:rsidRDefault="00081055">
      <w:pPr>
        <w:spacing w:before="240" w:after="240"/>
        <w:rPr>
          <w:sz w:val="20"/>
          <w:szCs w:val="20"/>
        </w:rPr>
      </w:pPr>
      <w:r>
        <w:rPr>
          <w:sz w:val="20"/>
          <w:szCs w:val="20"/>
        </w:rPr>
        <w:tab/>
      </w:r>
      <w:r>
        <w:rPr>
          <w:sz w:val="20"/>
          <w:szCs w:val="20"/>
        </w:rPr>
        <w:tab/>
        <w:t xml:space="preserve"> </w:t>
      </w:r>
      <w:r>
        <w:rPr>
          <w:sz w:val="20"/>
          <w:szCs w:val="20"/>
        </w:rPr>
        <w:tab/>
        <w:t xml:space="preserve"> </w:t>
      </w:r>
      <w:r>
        <w:rPr>
          <w:sz w:val="20"/>
          <w:szCs w:val="20"/>
        </w:rPr>
        <w:tab/>
        <w:t xml:space="preserve"> </w:t>
      </w:r>
      <w:r>
        <w:rPr>
          <w:sz w:val="20"/>
          <w:szCs w:val="20"/>
        </w:rPr>
        <w:tab/>
      </w:r>
      <w:r>
        <w:rPr>
          <w:sz w:val="20"/>
          <w:szCs w:val="20"/>
        </w:rPr>
        <w:tab/>
      </w:r>
    </w:p>
    <w:p w14:paraId="00000017"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18"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19" w14:textId="77777777" w:rsidR="00FE0C3D" w:rsidRDefault="00FE0C3D">
      <w:pPr>
        <w:spacing w:before="240" w:after="240"/>
        <w:rPr>
          <w:sz w:val="20"/>
          <w:szCs w:val="20"/>
        </w:rPr>
      </w:pPr>
    </w:p>
    <w:p w14:paraId="0000001A"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1B"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1C" w14:textId="77777777" w:rsidR="00FE0C3D" w:rsidRDefault="00081055">
      <w:pPr>
        <w:spacing w:before="240" w:after="240"/>
        <w:rPr>
          <w:sz w:val="20"/>
          <w:szCs w:val="20"/>
        </w:rPr>
      </w:pPr>
      <w:r>
        <w:rPr>
          <w:sz w:val="20"/>
          <w:szCs w:val="20"/>
        </w:rPr>
        <w:tab/>
      </w:r>
      <w:r>
        <w:rPr>
          <w:sz w:val="20"/>
          <w:szCs w:val="20"/>
        </w:rPr>
        <w:tab/>
      </w:r>
    </w:p>
    <w:p w14:paraId="0000001D" w14:textId="77777777" w:rsidR="00FE0C3D" w:rsidRDefault="00FE0C3D">
      <w:pPr>
        <w:spacing w:before="240" w:after="240"/>
        <w:rPr>
          <w:sz w:val="20"/>
          <w:szCs w:val="20"/>
        </w:rPr>
      </w:pPr>
    </w:p>
    <w:p w14:paraId="0000001E"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1F"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20" w14:textId="77777777" w:rsidR="00FE0C3D" w:rsidRDefault="00081055">
      <w:pPr>
        <w:spacing w:before="240" w:after="240"/>
        <w:rPr>
          <w:sz w:val="20"/>
          <w:szCs w:val="20"/>
        </w:rPr>
      </w:pPr>
      <w:r>
        <w:rPr>
          <w:sz w:val="20"/>
          <w:szCs w:val="20"/>
        </w:rPr>
        <w:tab/>
      </w:r>
      <w:r>
        <w:rPr>
          <w:sz w:val="20"/>
          <w:szCs w:val="20"/>
        </w:rPr>
        <w:tab/>
      </w:r>
    </w:p>
    <w:p w14:paraId="00000021" w14:textId="77777777" w:rsidR="00FE0C3D" w:rsidRDefault="00FE0C3D">
      <w:pPr>
        <w:spacing w:before="240" w:after="240"/>
        <w:rPr>
          <w:sz w:val="20"/>
          <w:szCs w:val="20"/>
        </w:rPr>
      </w:pPr>
    </w:p>
    <w:p w14:paraId="00000022" w14:textId="77777777" w:rsidR="00FE0C3D" w:rsidRDefault="00081055">
      <w:pPr>
        <w:rPr>
          <w:sz w:val="20"/>
          <w:szCs w:val="20"/>
        </w:rPr>
      </w:pPr>
      <w:r>
        <w:rPr>
          <w:sz w:val="20"/>
          <w:szCs w:val="20"/>
        </w:rPr>
        <w:tab/>
      </w:r>
      <w:r>
        <w:rPr>
          <w:sz w:val="20"/>
          <w:szCs w:val="20"/>
        </w:rPr>
        <w:tab/>
      </w:r>
      <w:r>
        <w:rPr>
          <w:sz w:val="20"/>
          <w:szCs w:val="20"/>
        </w:rPr>
        <w:tab/>
      </w:r>
      <w:r>
        <w:rPr>
          <w:sz w:val="20"/>
          <w:szCs w:val="20"/>
        </w:rPr>
        <w:tab/>
      </w:r>
    </w:p>
    <w:p w14:paraId="00000023" w14:textId="77777777" w:rsidR="00FE0C3D" w:rsidRDefault="00081055">
      <w:pPr>
        <w:rPr>
          <w:sz w:val="20"/>
          <w:szCs w:val="20"/>
        </w:rPr>
      </w:pPr>
      <w:r>
        <w:rPr>
          <w:sz w:val="20"/>
          <w:szCs w:val="20"/>
        </w:rPr>
        <w:tab/>
      </w:r>
      <w:r>
        <w:rPr>
          <w:sz w:val="20"/>
          <w:szCs w:val="20"/>
        </w:rPr>
        <w:tab/>
      </w:r>
      <w:r>
        <w:rPr>
          <w:sz w:val="20"/>
          <w:szCs w:val="20"/>
        </w:rPr>
        <w:tab/>
      </w:r>
    </w:p>
    <w:p w14:paraId="00000024" w14:textId="77777777" w:rsidR="00FE0C3D" w:rsidRDefault="00081055">
      <w:pPr>
        <w:rPr>
          <w:sz w:val="20"/>
          <w:szCs w:val="20"/>
        </w:rPr>
      </w:pPr>
      <w:r>
        <w:rPr>
          <w:sz w:val="20"/>
          <w:szCs w:val="20"/>
        </w:rPr>
        <w:tab/>
      </w:r>
      <w:r>
        <w:rPr>
          <w:sz w:val="20"/>
          <w:szCs w:val="20"/>
        </w:rPr>
        <w:tab/>
      </w:r>
    </w:p>
    <w:p w14:paraId="00000025" w14:textId="77777777" w:rsidR="00FE0C3D" w:rsidRDefault="00FE0C3D">
      <w:pPr>
        <w:rPr>
          <w:sz w:val="20"/>
          <w:szCs w:val="20"/>
        </w:rPr>
      </w:pPr>
    </w:p>
    <w:p w14:paraId="00000026" w14:textId="77777777" w:rsidR="00FE0C3D" w:rsidRDefault="00081055">
      <w:pPr>
        <w:rPr>
          <w:sz w:val="20"/>
          <w:szCs w:val="20"/>
        </w:rPr>
      </w:pPr>
      <w:r>
        <w:rPr>
          <w:sz w:val="20"/>
          <w:szCs w:val="20"/>
        </w:rPr>
        <w:tab/>
      </w:r>
      <w:r>
        <w:rPr>
          <w:sz w:val="20"/>
          <w:szCs w:val="20"/>
        </w:rPr>
        <w:tab/>
      </w:r>
      <w:r>
        <w:rPr>
          <w:sz w:val="20"/>
          <w:szCs w:val="20"/>
        </w:rPr>
        <w:tab/>
      </w:r>
      <w:r>
        <w:rPr>
          <w:sz w:val="20"/>
          <w:szCs w:val="20"/>
        </w:rPr>
        <w:tab/>
      </w:r>
    </w:p>
    <w:p w14:paraId="00000027" w14:textId="77777777" w:rsidR="00FE0C3D" w:rsidRDefault="00081055">
      <w:pPr>
        <w:rPr>
          <w:sz w:val="20"/>
          <w:szCs w:val="20"/>
        </w:rPr>
      </w:pPr>
      <w:r>
        <w:rPr>
          <w:sz w:val="20"/>
          <w:szCs w:val="20"/>
        </w:rPr>
        <w:tab/>
      </w:r>
      <w:r>
        <w:rPr>
          <w:sz w:val="20"/>
          <w:szCs w:val="20"/>
        </w:rPr>
        <w:tab/>
      </w:r>
      <w:r>
        <w:rPr>
          <w:sz w:val="20"/>
          <w:szCs w:val="20"/>
        </w:rPr>
        <w:tab/>
      </w:r>
    </w:p>
    <w:p w14:paraId="00000028" w14:textId="77777777" w:rsidR="00FE0C3D" w:rsidRDefault="00081055">
      <w:pPr>
        <w:rPr>
          <w:sz w:val="20"/>
          <w:szCs w:val="20"/>
        </w:rPr>
      </w:pPr>
      <w:r>
        <w:rPr>
          <w:sz w:val="20"/>
          <w:szCs w:val="20"/>
        </w:rPr>
        <w:tab/>
      </w:r>
      <w:r>
        <w:rPr>
          <w:sz w:val="20"/>
          <w:szCs w:val="20"/>
        </w:rPr>
        <w:tab/>
      </w:r>
    </w:p>
    <w:p w14:paraId="00000029" w14:textId="77777777" w:rsidR="00FE0C3D" w:rsidRDefault="00FE0C3D">
      <w:pPr>
        <w:rPr>
          <w:sz w:val="20"/>
          <w:szCs w:val="20"/>
        </w:rPr>
      </w:pPr>
    </w:p>
    <w:p w14:paraId="0000002A" w14:textId="77777777" w:rsidR="00FE0C3D" w:rsidRDefault="00081055">
      <w:r>
        <w:tab/>
      </w:r>
      <w:r>
        <w:tab/>
      </w:r>
      <w:r>
        <w:tab/>
      </w:r>
      <w:r>
        <w:tab/>
      </w:r>
    </w:p>
    <w:p w14:paraId="0000002B" w14:textId="77777777" w:rsidR="00FE0C3D" w:rsidRDefault="00081055">
      <w:r>
        <w:tab/>
      </w:r>
      <w:r>
        <w:tab/>
      </w:r>
      <w:r>
        <w:tab/>
      </w:r>
    </w:p>
    <w:p w14:paraId="0000002C" w14:textId="77777777" w:rsidR="00FE0C3D" w:rsidRDefault="00081055">
      <w:r>
        <w:tab/>
      </w:r>
      <w:r>
        <w:tab/>
      </w:r>
    </w:p>
    <w:p w14:paraId="0000002D" w14:textId="77777777" w:rsidR="00FE0C3D" w:rsidRDefault="00FE0C3D"/>
    <w:p w14:paraId="0000002E" w14:textId="77777777" w:rsidR="00FE0C3D" w:rsidRDefault="00081055">
      <w:pPr>
        <w:spacing w:before="240" w:after="240"/>
        <w:rPr>
          <w:sz w:val="20"/>
          <w:szCs w:val="20"/>
        </w:rPr>
      </w:pPr>
      <w:r>
        <w:rPr>
          <w:sz w:val="20"/>
          <w:szCs w:val="20"/>
        </w:rPr>
        <w:tab/>
      </w:r>
      <w:r>
        <w:rPr>
          <w:sz w:val="20"/>
          <w:szCs w:val="20"/>
        </w:rPr>
        <w:tab/>
      </w:r>
    </w:p>
    <w:p w14:paraId="0000002F" w14:textId="77777777" w:rsidR="00FE0C3D" w:rsidRDefault="00081055">
      <w:pPr>
        <w:spacing w:before="240" w:after="240"/>
        <w:rPr>
          <w:sz w:val="20"/>
          <w:szCs w:val="20"/>
        </w:rPr>
      </w:pPr>
      <w:r>
        <w:rPr>
          <w:sz w:val="20"/>
          <w:szCs w:val="20"/>
        </w:rPr>
        <w:tab/>
      </w:r>
      <w:r>
        <w:rPr>
          <w:sz w:val="20"/>
          <w:szCs w:val="20"/>
        </w:rPr>
        <w:tab/>
        <w:t xml:space="preserve"> </w:t>
      </w:r>
      <w:r>
        <w:rPr>
          <w:sz w:val="20"/>
          <w:szCs w:val="20"/>
        </w:rPr>
        <w:tab/>
        <w:t xml:space="preserve"> </w:t>
      </w:r>
      <w:r>
        <w:rPr>
          <w:sz w:val="20"/>
          <w:szCs w:val="20"/>
        </w:rPr>
        <w:tab/>
        <w:t xml:space="preserve"> </w:t>
      </w:r>
      <w:r>
        <w:rPr>
          <w:sz w:val="20"/>
          <w:szCs w:val="20"/>
        </w:rPr>
        <w:tab/>
      </w:r>
      <w:r>
        <w:rPr>
          <w:sz w:val="20"/>
          <w:szCs w:val="20"/>
        </w:rPr>
        <w:tab/>
      </w:r>
    </w:p>
    <w:p w14:paraId="00000030"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31" w14:textId="77777777" w:rsidR="00FE0C3D" w:rsidRDefault="00081055">
      <w:pPr>
        <w:spacing w:before="240" w:after="240"/>
        <w:rPr>
          <w:sz w:val="20"/>
          <w:szCs w:val="20"/>
        </w:rPr>
      </w:pPr>
      <w:r>
        <w:rPr>
          <w:sz w:val="20"/>
          <w:szCs w:val="20"/>
        </w:rPr>
        <w:tab/>
      </w:r>
    </w:p>
    <w:p w14:paraId="00000032" w14:textId="77777777" w:rsidR="00FE0C3D" w:rsidRDefault="00FE0C3D">
      <w:pPr>
        <w:spacing w:before="240" w:after="240"/>
        <w:rPr>
          <w:sz w:val="20"/>
          <w:szCs w:val="20"/>
        </w:rPr>
      </w:pPr>
    </w:p>
    <w:p w14:paraId="00000033"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34"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35" w14:textId="77777777" w:rsidR="00FE0C3D" w:rsidRDefault="00081055">
      <w:pPr>
        <w:spacing w:before="240" w:after="240"/>
        <w:rPr>
          <w:sz w:val="20"/>
          <w:szCs w:val="20"/>
        </w:rPr>
      </w:pPr>
      <w:r>
        <w:rPr>
          <w:sz w:val="20"/>
          <w:szCs w:val="20"/>
        </w:rPr>
        <w:tab/>
      </w:r>
      <w:r>
        <w:rPr>
          <w:sz w:val="20"/>
          <w:szCs w:val="20"/>
        </w:rPr>
        <w:tab/>
      </w:r>
    </w:p>
    <w:p w14:paraId="00000036" w14:textId="77777777" w:rsidR="00FE0C3D" w:rsidRDefault="00FE0C3D">
      <w:pPr>
        <w:spacing w:before="240" w:after="240"/>
        <w:rPr>
          <w:sz w:val="20"/>
          <w:szCs w:val="20"/>
        </w:rPr>
      </w:pPr>
    </w:p>
    <w:p w14:paraId="00000037"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38"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39" w14:textId="77777777" w:rsidR="00FE0C3D" w:rsidRDefault="00081055">
      <w:pPr>
        <w:spacing w:before="240" w:after="240"/>
        <w:rPr>
          <w:sz w:val="20"/>
          <w:szCs w:val="20"/>
        </w:rPr>
      </w:pPr>
      <w:r>
        <w:rPr>
          <w:sz w:val="20"/>
          <w:szCs w:val="20"/>
        </w:rPr>
        <w:tab/>
      </w:r>
      <w:r>
        <w:rPr>
          <w:sz w:val="20"/>
          <w:szCs w:val="20"/>
        </w:rPr>
        <w:tab/>
      </w:r>
    </w:p>
    <w:p w14:paraId="0000003A" w14:textId="77777777" w:rsidR="00FE0C3D" w:rsidRDefault="00FE0C3D">
      <w:pPr>
        <w:spacing w:before="240" w:after="240"/>
        <w:rPr>
          <w:sz w:val="20"/>
          <w:szCs w:val="20"/>
        </w:rPr>
      </w:pPr>
    </w:p>
    <w:p w14:paraId="0000003B"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3C" w14:textId="77777777" w:rsidR="00FE0C3D" w:rsidRDefault="00FE0C3D">
      <w:pPr>
        <w:spacing w:before="240" w:after="240"/>
        <w:rPr>
          <w:sz w:val="20"/>
          <w:szCs w:val="20"/>
        </w:rPr>
      </w:pPr>
    </w:p>
    <w:p w14:paraId="0000003D"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3E"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3F" w14:textId="77777777" w:rsidR="00FE0C3D" w:rsidRDefault="00081055">
      <w:pPr>
        <w:spacing w:before="240" w:after="240"/>
        <w:rPr>
          <w:sz w:val="20"/>
          <w:szCs w:val="20"/>
        </w:rPr>
      </w:pPr>
      <w:r>
        <w:rPr>
          <w:sz w:val="20"/>
          <w:szCs w:val="20"/>
        </w:rPr>
        <w:tab/>
      </w:r>
      <w:r>
        <w:rPr>
          <w:sz w:val="20"/>
          <w:szCs w:val="20"/>
        </w:rPr>
        <w:tab/>
      </w:r>
    </w:p>
    <w:p w14:paraId="00000040" w14:textId="77777777" w:rsidR="00FE0C3D" w:rsidRDefault="00FE0C3D">
      <w:pPr>
        <w:spacing w:before="240" w:after="240"/>
        <w:rPr>
          <w:sz w:val="20"/>
          <w:szCs w:val="20"/>
        </w:rPr>
      </w:pPr>
    </w:p>
    <w:p w14:paraId="00000041"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42" w14:textId="77777777" w:rsidR="00FE0C3D" w:rsidRDefault="00081055">
      <w:pPr>
        <w:spacing w:before="240" w:after="240"/>
        <w:rPr>
          <w:sz w:val="20"/>
          <w:szCs w:val="20"/>
        </w:rPr>
      </w:pPr>
      <w:r>
        <w:rPr>
          <w:sz w:val="20"/>
          <w:szCs w:val="20"/>
        </w:rPr>
        <w:tab/>
      </w:r>
      <w:r>
        <w:rPr>
          <w:sz w:val="20"/>
          <w:szCs w:val="20"/>
        </w:rPr>
        <w:tab/>
      </w:r>
    </w:p>
    <w:p w14:paraId="00000043" w14:textId="77777777" w:rsidR="00FE0C3D" w:rsidRDefault="00FE0C3D">
      <w:pPr>
        <w:spacing w:before="240" w:after="240"/>
        <w:rPr>
          <w:sz w:val="20"/>
          <w:szCs w:val="20"/>
        </w:rPr>
      </w:pPr>
    </w:p>
    <w:p w14:paraId="00000044"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45"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46" w14:textId="77777777" w:rsidR="00FE0C3D" w:rsidRDefault="00081055">
      <w:pPr>
        <w:spacing w:before="240" w:after="240"/>
        <w:rPr>
          <w:sz w:val="20"/>
          <w:szCs w:val="20"/>
        </w:rPr>
      </w:pPr>
      <w:r>
        <w:rPr>
          <w:sz w:val="20"/>
          <w:szCs w:val="20"/>
        </w:rPr>
        <w:tab/>
      </w:r>
      <w:r>
        <w:rPr>
          <w:sz w:val="20"/>
          <w:szCs w:val="20"/>
        </w:rPr>
        <w:tab/>
      </w:r>
    </w:p>
    <w:p w14:paraId="00000047" w14:textId="77777777" w:rsidR="00FE0C3D" w:rsidRDefault="00FE0C3D">
      <w:pPr>
        <w:spacing w:before="240" w:after="240"/>
        <w:rPr>
          <w:sz w:val="20"/>
          <w:szCs w:val="20"/>
        </w:rPr>
      </w:pPr>
    </w:p>
    <w:p w14:paraId="00000048" w14:textId="77777777" w:rsidR="00FE0C3D" w:rsidRDefault="00081055">
      <w:r>
        <w:tab/>
      </w:r>
      <w:r>
        <w:tab/>
      </w:r>
      <w:r>
        <w:tab/>
      </w:r>
      <w:r>
        <w:tab/>
      </w:r>
    </w:p>
    <w:p w14:paraId="00000049" w14:textId="77777777" w:rsidR="00FE0C3D" w:rsidRDefault="00081055">
      <w:r>
        <w:tab/>
      </w:r>
      <w:r>
        <w:tab/>
      </w:r>
      <w:r>
        <w:tab/>
      </w:r>
    </w:p>
    <w:p w14:paraId="0000004A" w14:textId="77777777" w:rsidR="00FE0C3D" w:rsidRDefault="00081055">
      <w:r>
        <w:tab/>
      </w:r>
      <w:r>
        <w:tab/>
      </w:r>
    </w:p>
    <w:p w14:paraId="0000004B" w14:textId="77777777" w:rsidR="00FE0C3D" w:rsidRDefault="00FE0C3D"/>
    <w:p w14:paraId="0000004C" w14:textId="77777777" w:rsidR="00FE0C3D" w:rsidRDefault="00081055">
      <w:r>
        <w:tab/>
      </w:r>
      <w:r>
        <w:tab/>
      </w:r>
      <w:r>
        <w:tab/>
      </w:r>
      <w:r>
        <w:tab/>
      </w:r>
      <w:r>
        <w:tab/>
      </w:r>
    </w:p>
    <w:p w14:paraId="0000004D" w14:textId="77777777" w:rsidR="00FE0C3D" w:rsidRDefault="00FE0C3D">
      <w:pPr>
        <w:spacing w:before="240" w:after="240"/>
        <w:rPr>
          <w:sz w:val="20"/>
          <w:szCs w:val="20"/>
        </w:rPr>
      </w:pPr>
    </w:p>
    <w:p w14:paraId="0000004E" w14:textId="77777777" w:rsidR="00FE0C3D" w:rsidRDefault="00FE0C3D">
      <w:pPr>
        <w:spacing w:before="240" w:after="240"/>
        <w:rPr>
          <w:sz w:val="20"/>
          <w:szCs w:val="20"/>
        </w:rPr>
      </w:pPr>
    </w:p>
    <w:p w14:paraId="0000004F" w14:textId="77777777" w:rsidR="00FE0C3D" w:rsidRDefault="00081055">
      <w:r>
        <w:tab/>
      </w:r>
      <w:r>
        <w:tab/>
      </w:r>
      <w:r>
        <w:tab/>
      </w:r>
      <w:r>
        <w:tab/>
      </w:r>
    </w:p>
    <w:p w14:paraId="00000050" w14:textId="77777777" w:rsidR="00FE0C3D" w:rsidRDefault="00081055">
      <w:r>
        <w:tab/>
      </w:r>
      <w:r>
        <w:tab/>
      </w:r>
      <w:r>
        <w:tab/>
      </w:r>
    </w:p>
    <w:p w14:paraId="00000051" w14:textId="77777777" w:rsidR="00FE0C3D" w:rsidRDefault="00081055">
      <w:r>
        <w:tab/>
      </w:r>
      <w:r>
        <w:tab/>
      </w:r>
    </w:p>
    <w:p w14:paraId="00000052" w14:textId="77777777" w:rsidR="00FE0C3D" w:rsidRDefault="00FE0C3D"/>
    <w:p w14:paraId="00000053" w14:textId="77777777" w:rsidR="00FE0C3D" w:rsidRDefault="00081055">
      <w:r>
        <w:tab/>
      </w:r>
      <w:r>
        <w:tab/>
      </w:r>
      <w:r>
        <w:tab/>
      </w:r>
      <w:r>
        <w:tab/>
      </w:r>
      <w:r>
        <w:tab/>
      </w:r>
    </w:p>
    <w:p w14:paraId="00000054" w14:textId="77777777" w:rsidR="00FE0C3D" w:rsidRDefault="00081055">
      <w:pPr>
        <w:spacing w:before="240" w:after="240"/>
        <w:rPr>
          <w:sz w:val="20"/>
          <w:szCs w:val="20"/>
        </w:rPr>
      </w:pPr>
      <w:r>
        <w:rPr>
          <w:sz w:val="20"/>
          <w:szCs w:val="20"/>
        </w:rPr>
        <w:tab/>
      </w:r>
      <w:r>
        <w:rPr>
          <w:sz w:val="20"/>
          <w:szCs w:val="20"/>
        </w:rPr>
        <w:tab/>
        <w:t xml:space="preserve"> </w:t>
      </w:r>
      <w:r>
        <w:rPr>
          <w:sz w:val="20"/>
          <w:szCs w:val="20"/>
        </w:rPr>
        <w:tab/>
        <w:t xml:space="preserve"> </w:t>
      </w:r>
      <w:r>
        <w:rPr>
          <w:sz w:val="20"/>
          <w:szCs w:val="20"/>
        </w:rPr>
        <w:tab/>
        <w:t xml:space="preserve"> </w:t>
      </w:r>
      <w:r>
        <w:rPr>
          <w:sz w:val="20"/>
          <w:szCs w:val="20"/>
        </w:rPr>
        <w:tab/>
      </w:r>
      <w:r>
        <w:rPr>
          <w:sz w:val="20"/>
          <w:szCs w:val="20"/>
        </w:rPr>
        <w:tab/>
      </w:r>
    </w:p>
    <w:p w14:paraId="00000055"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56"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57" w14:textId="77777777" w:rsidR="00FE0C3D" w:rsidRDefault="00FE0C3D">
      <w:pPr>
        <w:spacing w:before="240" w:after="240"/>
        <w:rPr>
          <w:sz w:val="20"/>
          <w:szCs w:val="20"/>
        </w:rPr>
      </w:pPr>
    </w:p>
    <w:p w14:paraId="00000058" w14:textId="77777777" w:rsidR="00FE0C3D" w:rsidRDefault="00FE0C3D">
      <w:pPr>
        <w:spacing w:before="240" w:after="240"/>
        <w:rPr>
          <w:sz w:val="20"/>
          <w:szCs w:val="20"/>
        </w:rPr>
      </w:pPr>
    </w:p>
    <w:p w14:paraId="00000059" w14:textId="77777777" w:rsidR="00FE0C3D" w:rsidRDefault="00FE0C3D">
      <w:pPr>
        <w:spacing w:before="240" w:after="240"/>
        <w:rPr>
          <w:sz w:val="20"/>
          <w:szCs w:val="20"/>
        </w:rPr>
      </w:pPr>
    </w:p>
    <w:p w14:paraId="0000005A" w14:textId="77777777" w:rsidR="00FE0C3D" w:rsidRDefault="00FE0C3D">
      <w:pPr>
        <w:spacing w:before="240" w:after="240"/>
        <w:rPr>
          <w:sz w:val="20"/>
          <w:szCs w:val="20"/>
        </w:rPr>
      </w:pPr>
    </w:p>
    <w:p w14:paraId="0000005B" w14:textId="77777777" w:rsidR="00FE0C3D" w:rsidRDefault="00081055">
      <w:pPr>
        <w:spacing w:before="240" w:after="240"/>
        <w:rPr>
          <w:sz w:val="20"/>
          <w:szCs w:val="20"/>
        </w:rPr>
      </w:pPr>
      <w:r>
        <w:rPr>
          <w:sz w:val="20"/>
          <w:szCs w:val="20"/>
        </w:rPr>
        <w:lastRenderedPageBreak/>
        <w:tab/>
      </w:r>
    </w:p>
    <w:p w14:paraId="0000005C" w14:textId="77777777" w:rsidR="00FE0C3D" w:rsidRDefault="00081055">
      <w:pPr>
        <w:spacing w:before="240" w:after="240"/>
        <w:rPr>
          <w:sz w:val="20"/>
          <w:szCs w:val="20"/>
        </w:rPr>
      </w:pPr>
      <w:r>
        <w:rPr>
          <w:sz w:val="20"/>
          <w:szCs w:val="20"/>
        </w:rPr>
        <w:tab/>
      </w:r>
      <w:r>
        <w:rPr>
          <w:sz w:val="20"/>
          <w:szCs w:val="20"/>
        </w:rPr>
        <w:tab/>
      </w:r>
    </w:p>
    <w:p w14:paraId="0000005D" w14:textId="77777777" w:rsidR="00FE0C3D" w:rsidRDefault="00FE0C3D">
      <w:pPr>
        <w:spacing w:before="240" w:after="240"/>
        <w:rPr>
          <w:sz w:val="20"/>
          <w:szCs w:val="20"/>
        </w:rPr>
      </w:pPr>
    </w:p>
    <w:p w14:paraId="0000005E" w14:textId="77777777" w:rsidR="00FE0C3D" w:rsidRDefault="00081055">
      <w:pPr>
        <w:spacing w:before="240" w:after="240"/>
        <w:rPr>
          <w:sz w:val="20"/>
          <w:szCs w:val="20"/>
        </w:rPr>
      </w:pPr>
      <w:r>
        <w:rPr>
          <w:sz w:val="20"/>
          <w:szCs w:val="20"/>
        </w:rPr>
        <w:tab/>
      </w:r>
      <w:r>
        <w:rPr>
          <w:sz w:val="20"/>
          <w:szCs w:val="20"/>
        </w:rPr>
        <w:tab/>
        <w:t xml:space="preserve"> </w:t>
      </w:r>
      <w:r>
        <w:rPr>
          <w:sz w:val="20"/>
          <w:szCs w:val="20"/>
        </w:rPr>
        <w:tab/>
        <w:t xml:space="preserve"> </w:t>
      </w:r>
      <w:r>
        <w:rPr>
          <w:sz w:val="20"/>
          <w:szCs w:val="20"/>
        </w:rPr>
        <w:tab/>
        <w:t xml:space="preserve"> </w:t>
      </w:r>
      <w:r>
        <w:rPr>
          <w:sz w:val="20"/>
          <w:szCs w:val="20"/>
        </w:rPr>
        <w:tab/>
      </w:r>
      <w:r>
        <w:rPr>
          <w:sz w:val="20"/>
          <w:szCs w:val="20"/>
        </w:rPr>
        <w:tab/>
      </w:r>
      <w:r>
        <w:rPr>
          <w:sz w:val="20"/>
          <w:szCs w:val="20"/>
        </w:rPr>
        <w:tab/>
      </w:r>
      <w:r>
        <w:rPr>
          <w:sz w:val="20"/>
          <w:szCs w:val="20"/>
        </w:rPr>
        <w:tab/>
      </w:r>
    </w:p>
    <w:p w14:paraId="0000005F" w14:textId="77777777" w:rsidR="00FE0C3D" w:rsidRDefault="00FE0C3D">
      <w:pPr>
        <w:spacing w:before="240" w:after="240"/>
        <w:rPr>
          <w:sz w:val="20"/>
          <w:szCs w:val="20"/>
        </w:rPr>
      </w:pPr>
    </w:p>
    <w:p w14:paraId="00000060" w14:textId="77777777" w:rsidR="00FE0C3D" w:rsidRDefault="00FE0C3D">
      <w:pPr>
        <w:spacing w:before="240" w:after="240"/>
        <w:rPr>
          <w:sz w:val="20"/>
          <w:szCs w:val="20"/>
        </w:rPr>
      </w:pPr>
    </w:p>
    <w:p w14:paraId="00000061"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62"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63" w14:textId="77777777" w:rsidR="00FE0C3D" w:rsidRDefault="00081055">
      <w:pPr>
        <w:spacing w:before="240" w:after="240"/>
        <w:rPr>
          <w:sz w:val="20"/>
          <w:szCs w:val="20"/>
        </w:rPr>
      </w:pPr>
      <w:r>
        <w:rPr>
          <w:sz w:val="20"/>
          <w:szCs w:val="20"/>
        </w:rPr>
        <w:tab/>
      </w:r>
      <w:r>
        <w:rPr>
          <w:sz w:val="20"/>
          <w:szCs w:val="20"/>
        </w:rPr>
        <w:tab/>
      </w:r>
    </w:p>
    <w:p w14:paraId="00000064"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65"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66" w14:textId="77777777" w:rsidR="00FE0C3D" w:rsidRDefault="00081055">
      <w:pPr>
        <w:spacing w:before="240" w:after="240"/>
        <w:rPr>
          <w:sz w:val="20"/>
          <w:szCs w:val="20"/>
        </w:rPr>
      </w:pPr>
      <w:r>
        <w:rPr>
          <w:sz w:val="20"/>
          <w:szCs w:val="20"/>
        </w:rPr>
        <w:tab/>
      </w:r>
      <w:r>
        <w:rPr>
          <w:sz w:val="20"/>
          <w:szCs w:val="20"/>
        </w:rPr>
        <w:tab/>
      </w:r>
    </w:p>
    <w:p w14:paraId="00000067" w14:textId="77777777" w:rsidR="00FE0C3D" w:rsidRDefault="00FE0C3D">
      <w:pPr>
        <w:spacing w:before="240" w:after="240"/>
        <w:rPr>
          <w:sz w:val="20"/>
          <w:szCs w:val="20"/>
        </w:rPr>
      </w:pPr>
    </w:p>
    <w:p w14:paraId="00000068"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69"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6A" w14:textId="77777777" w:rsidR="00FE0C3D" w:rsidRDefault="00081055">
      <w:pPr>
        <w:spacing w:before="240" w:after="240"/>
        <w:rPr>
          <w:sz w:val="20"/>
          <w:szCs w:val="20"/>
        </w:rPr>
      </w:pPr>
      <w:r>
        <w:rPr>
          <w:sz w:val="20"/>
          <w:szCs w:val="20"/>
        </w:rPr>
        <w:tab/>
      </w:r>
      <w:r>
        <w:rPr>
          <w:sz w:val="20"/>
          <w:szCs w:val="20"/>
        </w:rPr>
        <w:tab/>
      </w:r>
    </w:p>
    <w:p w14:paraId="0000006B" w14:textId="77777777" w:rsidR="00FE0C3D" w:rsidRDefault="00FE0C3D">
      <w:pPr>
        <w:spacing w:before="240" w:after="240"/>
        <w:rPr>
          <w:sz w:val="20"/>
          <w:szCs w:val="20"/>
        </w:rPr>
      </w:pPr>
    </w:p>
    <w:p w14:paraId="0000006C"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6D"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6E" w14:textId="77777777" w:rsidR="00FE0C3D" w:rsidRDefault="00081055">
      <w:pPr>
        <w:spacing w:before="240" w:after="240"/>
        <w:rPr>
          <w:sz w:val="20"/>
          <w:szCs w:val="20"/>
        </w:rPr>
      </w:pPr>
      <w:r>
        <w:rPr>
          <w:sz w:val="20"/>
          <w:szCs w:val="20"/>
        </w:rPr>
        <w:tab/>
      </w:r>
      <w:r>
        <w:rPr>
          <w:sz w:val="20"/>
          <w:szCs w:val="20"/>
        </w:rPr>
        <w:tab/>
      </w:r>
    </w:p>
    <w:p w14:paraId="0000006F" w14:textId="77777777" w:rsidR="00FE0C3D" w:rsidRDefault="00FE0C3D">
      <w:pPr>
        <w:spacing w:before="240" w:after="240"/>
        <w:rPr>
          <w:sz w:val="20"/>
          <w:szCs w:val="20"/>
        </w:rPr>
      </w:pPr>
    </w:p>
    <w:p w14:paraId="00000070"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71"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72" w14:textId="77777777" w:rsidR="00FE0C3D" w:rsidRDefault="00081055">
      <w:pPr>
        <w:spacing w:before="240" w:after="240"/>
        <w:rPr>
          <w:sz w:val="20"/>
          <w:szCs w:val="20"/>
        </w:rPr>
      </w:pPr>
      <w:r>
        <w:rPr>
          <w:sz w:val="20"/>
          <w:szCs w:val="20"/>
        </w:rPr>
        <w:tab/>
      </w:r>
      <w:r>
        <w:rPr>
          <w:sz w:val="20"/>
          <w:szCs w:val="20"/>
        </w:rPr>
        <w:tab/>
      </w:r>
    </w:p>
    <w:p w14:paraId="00000073" w14:textId="77777777" w:rsidR="00FE0C3D" w:rsidRDefault="00FE0C3D">
      <w:pPr>
        <w:spacing w:before="240" w:after="240"/>
        <w:rPr>
          <w:sz w:val="20"/>
          <w:szCs w:val="20"/>
        </w:rPr>
      </w:pPr>
    </w:p>
    <w:p w14:paraId="00000074"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75" w14:textId="77777777" w:rsidR="00FE0C3D" w:rsidRDefault="00081055">
      <w:pPr>
        <w:spacing w:before="240" w:after="240"/>
        <w:rPr>
          <w:sz w:val="20"/>
          <w:szCs w:val="20"/>
        </w:rPr>
      </w:pPr>
      <w:r>
        <w:rPr>
          <w:sz w:val="20"/>
          <w:szCs w:val="20"/>
        </w:rPr>
        <w:lastRenderedPageBreak/>
        <w:tab/>
      </w:r>
      <w:r>
        <w:rPr>
          <w:sz w:val="20"/>
          <w:szCs w:val="20"/>
        </w:rPr>
        <w:tab/>
      </w:r>
      <w:r>
        <w:rPr>
          <w:sz w:val="20"/>
          <w:szCs w:val="20"/>
        </w:rPr>
        <w:tab/>
      </w:r>
    </w:p>
    <w:p w14:paraId="00000076" w14:textId="77777777" w:rsidR="00FE0C3D" w:rsidRDefault="00081055">
      <w:pPr>
        <w:spacing w:before="240" w:after="240"/>
        <w:rPr>
          <w:sz w:val="20"/>
          <w:szCs w:val="20"/>
        </w:rPr>
      </w:pPr>
      <w:r>
        <w:rPr>
          <w:sz w:val="20"/>
          <w:szCs w:val="20"/>
        </w:rPr>
        <w:tab/>
      </w:r>
      <w:r>
        <w:rPr>
          <w:sz w:val="20"/>
          <w:szCs w:val="20"/>
        </w:rPr>
        <w:tab/>
      </w:r>
    </w:p>
    <w:p w14:paraId="00000077" w14:textId="77777777" w:rsidR="00FE0C3D" w:rsidRDefault="00081055">
      <w:pPr>
        <w:spacing w:before="240" w:after="240"/>
        <w:rPr>
          <w:sz w:val="20"/>
          <w:szCs w:val="20"/>
        </w:rPr>
      </w:pPr>
      <w:r>
        <w:rPr>
          <w:sz w:val="20"/>
          <w:szCs w:val="20"/>
        </w:rPr>
        <w:tab/>
      </w:r>
      <w:r>
        <w:rPr>
          <w:sz w:val="20"/>
          <w:szCs w:val="20"/>
        </w:rPr>
        <w:tab/>
        <w:t xml:space="preserve"> </w:t>
      </w:r>
      <w:r>
        <w:rPr>
          <w:sz w:val="20"/>
          <w:szCs w:val="20"/>
        </w:rPr>
        <w:tab/>
        <w:t xml:space="preserve"> </w:t>
      </w:r>
      <w:r>
        <w:rPr>
          <w:sz w:val="20"/>
          <w:szCs w:val="20"/>
        </w:rPr>
        <w:tab/>
        <w:t xml:space="preserve"> </w:t>
      </w:r>
      <w:r>
        <w:rPr>
          <w:sz w:val="20"/>
          <w:szCs w:val="20"/>
        </w:rPr>
        <w:tab/>
      </w:r>
      <w:r>
        <w:rPr>
          <w:sz w:val="20"/>
          <w:szCs w:val="20"/>
        </w:rPr>
        <w:tab/>
      </w:r>
    </w:p>
    <w:p w14:paraId="00000078"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79"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7A" w14:textId="77777777" w:rsidR="00FE0C3D" w:rsidRDefault="00FE0C3D">
      <w:pPr>
        <w:spacing w:before="240" w:after="240"/>
        <w:rPr>
          <w:sz w:val="20"/>
          <w:szCs w:val="20"/>
        </w:rPr>
      </w:pPr>
    </w:p>
    <w:p w14:paraId="0000007B"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7C"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7D" w14:textId="77777777" w:rsidR="00FE0C3D" w:rsidRDefault="00081055">
      <w:pPr>
        <w:spacing w:before="240" w:after="240"/>
        <w:rPr>
          <w:sz w:val="20"/>
          <w:szCs w:val="20"/>
        </w:rPr>
      </w:pPr>
      <w:r>
        <w:rPr>
          <w:sz w:val="20"/>
          <w:szCs w:val="20"/>
        </w:rPr>
        <w:tab/>
      </w:r>
      <w:r>
        <w:rPr>
          <w:sz w:val="20"/>
          <w:szCs w:val="20"/>
        </w:rPr>
        <w:tab/>
      </w:r>
    </w:p>
    <w:p w14:paraId="0000007E" w14:textId="77777777" w:rsidR="00FE0C3D" w:rsidRDefault="00FE0C3D">
      <w:pPr>
        <w:spacing w:before="240" w:after="240"/>
        <w:rPr>
          <w:sz w:val="20"/>
          <w:szCs w:val="20"/>
        </w:rPr>
      </w:pPr>
    </w:p>
    <w:p w14:paraId="0000007F"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80"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81" w14:textId="77777777" w:rsidR="00FE0C3D" w:rsidRDefault="00081055">
      <w:pPr>
        <w:spacing w:before="240" w:after="240"/>
        <w:rPr>
          <w:sz w:val="20"/>
          <w:szCs w:val="20"/>
        </w:rPr>
      </w:pPr>
      <w:r>
        <w:rPr>
          <w:sz w:val="20"/>
          <w:szCs w:val="20"/>
        </w:rPr>
        <w:tab/>
      </w:r>
      <w:r>
        <w:rPr>
          <w:sz w:val="20"/>
          <w:szCs w:val="20"/>
        </w:rPr>
        <w:tab/>
      </w:r>
    </w:p>
    <w:p w14:paraId="00000082" w14:textId="77777777" w:rsidR="00FE0C3D" w:rsidRDefault="00081055">
      <w:pPr>
        <w:spacing w:before="240" w:after="240"/>
        <w:rPr>
          <w:sz w:val="20"/>
          <w:szCs w:val="20"/>
        </w:rPr>
      </w:pPr>
      <w:r>
        <w:rPr>
          <w:sz w:val="20"/>
          <w:szCs w:val="20"/>
        </w:rPr>
        <w:tab/>
      </w:r>
      <w:r>
        <w:rPr>
          <w:sz w:val="20"/>
          <w:szCs w:val="20"/>
        </w:rPr>
        <w:tab/>
        <w:t xml:space="preserve"> </w:t>
      </w:r>
      <w:r>
        <w:rPr>
          <w:sz w:val="20"/>
          <w:szCs w:val="20"/>
        </w:rPr>
        <w:tab/>
        <w:t xml:space="preserve"> </w:t>
      </w:r>
      <w:r>
        <w:rPr>
          <w:sz w:val="20"/>
          <w:szCs w:val="20"/>
        </w:rPr>
        <w:tab/>
        <w:t xml:space="preserve"> </w:t>
      </w:r>
      <w:r>
        <w:rPr>
          <w:sz w:val="20"/>
          <w:szCs w:val="20"/>
        </w:rPr>
        <w:tab/>
      </w:r>
      <w:r>
        <w:rPr>
          <w:sz w:val="20"/>
          <w:szCs w:val="20"/>
        </w:rPr>
        <w:tab/>
      </w:r>
    </w:p>
    <w:p w14:paraId="00000083"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00000084"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85"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86" w14:textId="77777777" w:rsidR="00FE0C3D" w:rsidRDefault="00081055">
      <w:pPr>
        <w:spacing w:before="240" w:after="240"/>
        <w:rPr>
          <w:sz w:val="20"/>
          <w:szCs w:val="20"/>
        </w:rPr>
      </w:pPr>
      <w:r>
        <w:rPr>
          <w:sz w:val="20"/>
          <w:szCs w:val="20"/>
        </w:rPr>
        <w:tab/>
      </w:r>
      <w:r>
        <w:rPr>
          <w:sz w:val="20"/>
          <w:szCs w:val="20"/>
        </w:rPr>
        <w:tab/>
      </w:r>
    </w:p>
    <w:p w14:paraId="00000087" w14:textId="77777777" w:rsidR="00FE0C3D" w:rsidRDefault="00FE0C3D">
      <w:pPr>
        <w:spacing w:before="240" w:after="240"/>
        <w:rPr>
          <w:sz w:val="20"/>
          <w:szCs w:val="20"/>
        </w:rPr>
      </w:pPr>
    </w:p>
    <w:p w14:paraId="00000088" w14:textId="77777777" w:rsidR="00FE0C3D" w:rsidRDefault="00081055">
      <w:pPr>
        <w:spacing w:before="240" w:after="240"/>
        <w:rPr>
          <w:sz w:val="20"/>
          <w:szCs w:val="20"/>
        </w:rPr>
      </w:pPr>
      <w:r>
        <w:rPr>
          <w:sz w:val="20"/>
          <w:szCs w:val="20"/>
        </w:rPr>
        <w:tab/>
      </w:r>
      <w:r>
        <w:rPr>
          <w:sz w:val="20"/>
          <w:szCs w:val="20"/>
        </w:rPr>
        <w:tab/>
      </w:r>
      <w:r>
        <w:rPr>
          <w:sz w:val="20"/>
          <w:szCs w:val="20"/>
        </w:rPr>
        <w:tab/>
      </w:r>
      <w:r>
        <w:rPr>
          <w:sz w:val="20"/>
          <w:szCs w:val="20"/>
        </w:rPr>
        <w:tab/>
      </w:r>
    </w:p>
    <w:p w14:paraId="00000089" w14:textId="77777777" w:rsidR="00FE0C3D" w:rsidRDefault="00081055">
      <w:pPr>
        <w:spacing w:before="240" w:after="240"/>
        <w:rPr>
          <w:sz w:val="20"/>
          <w:szCs w:val="20"/>
        </w:rPr>
      </w:pPr>
      <w:r>
        <w:rPr>
          <w:sz w:val="20"/>
          <w:szCs w:val="20"/>
        </w:rPr>
        <w:tab/>
      </w:r>
      <w:r>
        <w:rPr>
          <w:sz w:val="20"/>
          <w:szCs w:val="20"/>
        </w:rPr>
        <w:tab/>
      </w:r>
      <w:r>
        <w:rPr>
          <w:sz w:val="20"/>
          <w:szCs w:val="20"/>
        </w:rPr>
        <w:tab/>
      </w:r>
    </w:p>
    <w:p w14:paraId="0000008A" w14:textId="77777777" w:rsidR="00FE0C3D" w:rsidRDefault="00081055">
      <w:pPr>
        <w:spacing w:before="240" w:after="240"/>
        <w:rPr>
          <w:sz w:val="20"/>
          <w:szCs w:val="20"/>
        </w:rPr>
      </w:pPr>
      <w:r>
        <w:rPr>
          <w:sz w:val="20"/>
          <w:szCs w:val="20"/>
        </w:rPr>
        <w:tab/>
      </w:r>
      <w:r>
        <w:rPr>
          <w:sz w:val="20"/>
          <w:szCs w:val="20"/>
        </w:rPr>
        <w:tab/>
      </w:r>
    </w:p>
    <w:p w14:paraId="0000008B" w14:textId="77777777" w:rsidR="00FE0C3D" w:rsidRDefault="00FE0C3D">
      <w:pPr>
        <w:spacing w:before="240" w:after="240"/>
        <w:rPr>
          <w:sz w:val="20"/>
          <w:szCs w:val="20"/>
        </w:rPr>
      </w:pPr>
    </w:p>
    <w:p w14:paraId="0000008C" w14:textId="77777777" w:rsidR="00FE0C3D" w:rsidRDefault="00081055">
      <w:r>
        <w:tab/>
      </w:r>
      <w:r>
        <w:tab/>
      </w:r>
      <w:r>
        <w:tab/>
      </w:r>
      <w:r>
        <w:tab/>
      </w:r>
      <w:r>
        <w:tab/>
      </w:r>
    </w:p>
    <w:p w14:paraId="0000008D" w14:textId="77777777" w:rsidR="00FE0C3D" w:rsidRDefault="00FE0C3D">
      <w:pPr>
        <w:spacing w:before="240" w:after="240"/>
        <w:rPr>
          <w:sz w:val="24"/>
          <w:szCs w:val="24"/>
        </w:rPr>
      </w:pPr>
    </w:p>
    <w:p w14:paraId="0000008E" w14:textId="77777777" w:rsidR="00FE0C3D" w:rsidRDefault="00081055">
      <w:r>
        <w:tab/>
      </w:r>
      <w:r>
        <w:tab/>
      </w:r>
      <w:r>
        <w:tab/>
      </w:r>
      <w:r>
        <w:tab/>
      </w:r>
      <w:r>
        <w:tab/>
      </w:r>
    </w:p>
    <w:p w14:paraId="0000008F" w14:textId="77777777" w:rsidR="00FE0C3D" w:rsidRDefault="00081055">
      <w:r>
        <w:lastRenderedPageBreak/>
        <w:tab/>
      </w:r>
      <w:r>
        <w:tab/>
      </w:r>
      <w:r>
        <w:tab/>
      </w:r>
    </w:p>
    <w:p w14:paraId="00000090" w14:textId="77777777" w:rsidR="00FE0C3D" w:rsidRDefault="00081055">
      <w:r>
        <w:tab/>
      </w:r>
      <w:r>
        <w:tab/>
      </w:r>
    </w:p>
    <w:p w14:paraId="00000091" w14:textId="77777777" w:rsidR="00FE0C3D" w:rsidRDefault="00FE0C3D"/>
    <w:p w14:paraId="00000092" w14:textId="77777777" w:rsidR="00FE0C3D" w:rsidRDefault="00FE0C3D"/>
    <w:sectPr w:rsidR="00FE0C3D">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7:20:00Z" w:initials="CD">
    <w:p w14:paraId="6F28AE4B" w14:textId="57C9ABC2" w:rsidR="00CF4980" w:rsidRDefault="00CF4980">
      <w:pPr>
        <w:pStyle w:val="Textocomentario"/>
      </w:pPr>
      <w:r>
        <w:rPr>
          <w:rStyle w:val="Refdecomentario"/>
        </w:rPr>
        <w:annotationRef/>
      </w:r>
      <w:r w:rsidR="00081055">
        <w:t>B</w:t>
      </w:r>
      <w:r>
        <w:t xml:space="preserve">uen trabajo. Nota: </w:t>
      </w:r>
      <w:r w:rsidR="00081055">
        <w:t>6.8</w:t>
      </w:r>
    </w:p>
  </w:comment>
  <w:comment w:id="1" w:author="CLAUDIO DUARTE" w:date="2021-11-10T07:22:00Z" w:initials="CD">
    <w:p w14:paraId="75DB94DE" w14:textId="031DCDE6" w:rsidR="00081055" w:rsidRDefault="00081055">
      <w:pPr>
        <w:pStyle w:val="Textocomentario"/>
      </w:pPr>
      <w:r>
        <w:rPr>
          <w:rStyle w:val="Refdecomentario"/>
        </w:rPr>
        <w:annotationRef/>
      </w:r>
      <w:r>
        <w:t>Me parece que es al revés, se propone la integración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28AE4B" w15:done="0"/>
  <w15:commentEx w15:paraId="75DB94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F13A" w16cex:dateUtc="2021-11-10T10:20:00Z"/>
  <w16cex:commentExtensible w16cex:durableId="2535F1B6" w16cex:dateUtc="2021-11-10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28AE4B" w16cid:durableId="2535F13A"/>
  <w16cid:commentId w16cid:paraId="75DB94DE" w16cid:durableId="2535F1B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C3D"/>
    <w:rsid w:val="00081055"/>
    <w:rsid w:val="00CF4980"/>
    <w:rsid w:val="00FE0C3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47A65C15"/>
  <w15:docId w15:val="{ED57B47A-FB80-47E7-B8B1-ACC7883D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6255CA"/>
    <w:pPr>
      <w:ind w:left="720"/>
      <w:contextualSpacing/>
    </w:pPr>
  </w:style>
  <w:style w:type="paragraph" w:styleId="NormalWeb">
    <w:name w:val="Normal (Web)"/>
    <w:basedOn w:val="Normal"/>
    <w:uiPriority w:val="99"/>
    <w:semiHidden/>
    <w:unhideWhenUsed/>
    <w:rsid w:val="000958D7"/>
    <w:pPr>
      <w:spacing w:before="100" w:beforeAutospacing="1" w:after="100" w:afterAutospacing="1" w:line="240" w:lineRule="auto"/>
    </w:pPr>
    <w:rPr>
      <w:rFonts w:ascii="Times New Roman" w:eastAsia="Times New Roman" w:hAnsi="Times New Roman" w:cs="Times New Roman"/>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decomentario">
    <w:name w:val="annotation reference"/>
    <w:basedOn w:val="Fuentedeprrafopredeter"/>
    <w:uiPriority w:val="99"/>
    <w:semiHidden/>
    <w:unhideWhenUsed/>
    <w:rsid w:val="00CF4980"/>
    <w:rPr>
      <w:sz w:val="16"/>
      <w:szCs w:val="16"/>
    </w:rPr>
  </w:style>
  <w:style w:type="paragraph" w:styleId="Textocomentario">
    <w:name w:val="annotation text"/>
    <w:basedOn w:val="Normal"/>
    <w:link w:val="TextocomentarioCar"/>
    <w:uiPriority w:val="99"/>
    <w:semiHidden/>
    <w:unhideWhenUsed/>
    <w:rsid w:val="00CF49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F4980"/>
    <w:rPr>
      <w:sz w:val="20"/>
      <w:szCs w:val="20"/>
    </w:rPr>
  </w:style>
  <w:style w:type="paragraph" w:styleId="Asuntodelcomentario">
    <w:name w:val="annotation subject"/>
    <w:basedOn w:val="Textocomentario"/>
    <w:next w:val="Textocomentario"/>
    <w:link w:val="AsuntodelcomentarioCar"/>
    <w:uiPriority w:val="99"/>
    <w:semiHidden/>
    <w:unhideWhenUsed/>
    <w:rsid w:val="00CF4980"/>
    <w:rPr>
      <w:b/>
      <w:bCs/>
    </w:rPr>
  </w:style>
  <w:style w:type="character" w:customStyle="1" w:styleId="AsuntodelcomentarioCar">
    <w:name w:val="Asunto del comentario Car"/>
    <w:basedOn w:val="TextocomentarioCar"/>
    <w:link w:val="Asuntodelcomentario"/>
    <w:uiPriority w:val="99"/>
    <w:semiHidden/>
    <w:rsid w:val="00CF49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541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FjXRkOJT9gSBGcKblWB8MTSLdA==">AMUW2mX7fgTy0Mma9zjNRWZPjWagNWoj0ecTGASGkoY8v5l1lNc88n/hZ0/S/6kqAd25s+0rJ3sGETxAr8nrR7ja3DnWKhxwEmg5iPTRl/So8feKa+WLIaPVKKRS+QGfjw/O24HpwPnI5tipSCzOYRMaE1IMn3Rkb/0QVCqQWgpa9gD5jiUywvKwn2OE5vU+tWMnD8pnCkRzI1TtgzOz6r3DFbwuy9a8O+baRs0WOzGzVHRqs9mdz4ecWYum18u0JIibfQgEjp9+lI9w/SiMsze0Z0+nTx5u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650</Words>
  <Characters>3580</Characters>
  <Application>Microsoft Office Word</Application>
  <DocSecurity>0</DocSecurity>
  <Lines>29</Lines>
  <Paragraphs>8</Paragraphs>
  <ScaleCrop>false</ScaleCrop>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 De la jara</dc:creator>
  <cp:lastModifiedBy>CLAUDIO DUARTE</cp:lastModifiedBy>
  <cp:revision>3</cp:revision>
  <dcterms:created xsi:type="dcterms:W3CDTF">2021-11-10T10:20:00Z</dcterms:created>
  <dcterms:modified xsi:type="dcterms:W3CDTF">2021-11-10T10:24:00Z</dcterms:modified>
</cp:coreProperties>
</file>